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E4D65" w14:textId="2E48DDF0" w:rsidR="00B91C5A" w:rsidRPr="00396BF5" w:rsidRDefault="00B91C5A" w:rsidP="00B91C5A">
      <w:pPr>
        <w:pStyle w:val="2nesltext"/>
        <w:contextualSpacing/>
        <w:jc w:val="center"/>
        <w:rPr>
          <w:rFonts w:asciiTheme="minorHAnsi" w:hAnsiTheme="minorHAnsi" w:cstheme="minorHAnsi"/>
          <w:b/>
          <w:sz w:val="28"/>
        </w:rPr>
      </w:pPr>
      <w:r w:rsidRPr="00396BF5">
        <w:rPr>
          <w:rFonts w:asciiTheme="minorHAnsi" w:hAnsiTheme="minorHAnsi" w:cstheme="minorHAnsi"/>
          <w:b/>
          <w:sz w:val="28"/>
        </w:rPr>
        <w:t xml:space="preserve">Příloha č. </w:t>
      </w:r>
      <w:r w:rsidR="00396BF5">
        <w:rPr>
          <w:rFonts w:asciiTheme="minorHAnsi" w:hAnsiTheme="minorHAnsi" w:cstheme="minorHAnsi"/>
          <w:b/>
          <w:sz w:val="28"/>
        </w:rPr>
        <w:t>7</w:t>
      </w:r>
      <w:r w:rsidRPr="00396BF5">
        <w:rPr>
          <w:rFonts w:asciiTheme="minorHAnsi" w:hAnsiTheme="minorHAnsi" w:cstheme="minorHAnsi"/>
          <w:b/>
          <w:sz w:val="28"/>
        </w:rPr>
        <w:t xml:space="preserve"> Smlouvy</w:t>
      </w:r>
    </w:p>
    <w:p w14:paraId="011C15E7" w14:textId="77777777" w:rsidR="00B91C5A" w:rsidRPr="00396BF5" w:rsidRDefault="00B91C5A" w:rsidP="00B91C5A">
      <w:pPr>
        <w:pStyle w:val="2nesltext"/>
        <w:contextualSpacing/>
        <w:jc w:val="center"/>
        <w:rPr>
          <w:rFonts w:asciiTheme="minorHAnsi" w:hAnsiTheme="minorHAnsi" w:cstheme="minorHAnsi"/>
          <w:b/>
          <w:sz w:val="28"/>
          <w:lang w:eastAsia="cs-CZ"/>
        </w:rPr>
      </w:pPr>
    </w:p>
    <w:p w14:paraId="2D80FC49" w14:textId="77777777" w:rsidR="00B91C5A" w:rsidRPr="00396BF5" w:rsidRDefault="00B91C5A" w:rsidP="00B91C5A">
      <w:pPr>
        <w:pStyle w:val="2nesltext"/>
        <w:spacing w:before="240" w:after="600"/>
        <w:jc w:val="center"/>
        <w:rPr>
          <w:rFonts w:asciiTheme="minorHAnsi" w:hAnsiTheme="minorHAnsi" w:cstheme="minorHAnsi"/>
          <w:b/>
          <w:sz w:val="28"/>
          <w:lang w:eastAsia="cs-CZ"/>
        </w:rPr>
      </w:pPr>
    </w:p>
    <w:p w14:paraId="485B4D4B" w14:textId="77777777" w:rsidR="00B91C5A" w:rsidRPr="00396BF5" w:rsidRDefault="00B91C5A" w:rsidP="00B91C5A">
      <w:pPr>
        <w:pStyle w:val="2nesltext"/>
        <w:spacing w:before="240" w:after="600"/>
        <w:jc w:val="center"/>
        <w:rPr>
          <w:rFonts w:asciiTheme="minorHAnsi" w:hAnsiTheme="minorHAnsi" w:cstheme="minorHAnsi"/>
          <w:b/>
          <w:sz w:val="28"/>
          <w:lang w:eastAsia="cs-CZ"/>
        </w:rPr>
      </w:pPr>
      <w:r w:rsidRPr="00396BF5">
        <w:rPr>
          <w:rFonts w:asciiTheme="minorHAnsi" w:hAnsiTheme="minorHAnsi" w:cstheme="minorHAnsi"/>
          <w:b/>
          <w:sz w:val="28"/>
          <w:lang w:eastAsia="cs-CZ"/>
        </w:rPr>
        <w:t>Pravidla technologických postupů, organizačního a technického zabezpečení provozu</w:t>
      </w:r>
    </w:p>
    <w:p w14:paraId="54D44DA8" w14:textId="509F1133" w:rsidR="00B91C5A" w:rsidRPr="00396BF5" w:rsidRDefault="00B91C5A">
      <w:pPr>
        <w:suppressAutoHyphens w:val="0"/>
        <w:spacing w:before="0" w:after="200" w:line="276" w:lineRule="auto"/>
        <w:jc w:val="left"/>
        <w:rPr>
          <w:rFonts w:asciiTheme="minorHAnsi" w:hAnsiTheme="minorHAnsi" w:cstheme="minorHAnsi"/>
          <w:b/>
          <w:bCs/>
          <w:szCs w:val="22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4606"/>
      </w:tblGrid>
      <w:tr w:rsidR="005154E2" w:rsidRPr="00396BF5" w14:paraId="0449C514" w14:textId="77777777" w:rsidTr="00EF340C">
        <w:trPr>
          <w:jc w:val="center"/>
        </w:trPr>
        <w:tc>
          <w:tcPr>
            <w:tcW w:w="4606" w:type="dxa"/>
            <w:vAlign w:val="center"/>
          </w:tcPr>
          <w:p w14:paraId="30721EDF" w14:textId="5E2B0D37" w:rsidR="005154E2" w:rsidRPr="00396BF5" w:rsidRDefault="005154E2" w:rsidP="005154E2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96BF5">
              <w:rPr>
                <w:rFonts w:asciiTheme="minorHAnsi" w:hAnsiTheme="minorHAnsi" w:cstheme="minorHAnsi"/>
                <w:b/>
                <w:bCs/>
              </w:rPr>
              <w:t>Část veřejné zakázky:</w:t>
            </w:r>
          </w:p>
        </w:tc>
        <w:tc>
          <w:tcPr>
            <w:tcW w:w="4606" w:type="dxa"/>
            <w:vAlign w:val="center"/>
          </w:tcPr>
          <w:p w14:paraId="25172742" w14:textId="2F68B072" w:rsidR="005154E2" w:rsidRPr="00396BF5" w:rsidRDefault="00396BF5" w:rsidP="00396BF5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</w:rPr>
            </w:pPr>
            <w:r w:rsidRPr="00396BF5">
              <w:rPr>
                <w:rFonts w:asciiTheme="minorHAnsi" w:hAnsiTheme="minorHAnsi" w:cstheme="minorHAnsi"/>
              </w:rPr>
              <w:t>Podíl vozidel vybavených klimatizací</w:t>
            </w:r>
          </w:p>
        </w:tc>
      </w:tr>
      <w:tr w:rsidR="005154E2" w:rsidRPr="00396BF5" w14:paraId="40B04E1E" w14:textId="77777777" w:rsidTr="00EF340C">
        <w:trPr>
          <w:jc w:val="center"/>
        </w:trPr>
        <w:tc>
          <w:tcPr>
            <w:tcW w:w="4606" w:type="dxa"/>
            <w:vAlign w:val="center"/>
          </w:tcPr>
          <w:p w14:paraId="173237A1" w14:textId="70A68AA6" w:rsidR="005154E2" w:rsidRPr="00396BF5" w:rsidRDefault="00396BF5" w:rsidP="005154E2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BUDE DOPLNĚNO</w:t>
            </w:r>
          </w:p>
        </w:tc>
        <w:tc>
          <w:tcPr>
            <w:tcW w:w="4606" w:type="dxa"/>
            <w:vAlign w:val="center"/>
          </w:tcPr>
          <w:p w14:paraId="7C8CCD63" w14:textId="78AE244F" w:rsidR="005154E2" w:rsidRPr="00396BF5" w:rsidRDefault="00396BF5" w:rsidP="00EF340C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BUDE DOPLNĚNO</w:t>
            </w:r>
          </w:p>
        </w:tc>
      </w:tr>
    </w:tbl>
    <w:p w14:paraId="2B447B72" w14:textId="2E2674F3" w:rsidR="00BE03B3" w:rsidRDefault="00BE03B3" w:rsidP="00396BF5">
      <w:pPr>
        <w:keepNext/>
        <w:widowControl w:val="0"/>
        <w:autoSpaceDE w:val="0"/>
        <w:rPr>
          <w:rFonts w:asciiTheme="minorHAnsi" w:hAnsiTheme="minorHAnsi" w:cstheme="minorHAnsi"/>
          <w:b/>
          <w:bCs/>
          <w:szCs w:val="22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4606"/>
      </w:tblGrid>
      <w:tr w:rsidR="00396BF5" w:rsidRPr="00396BF5" w14:paraId="4D9B18AF" w14:textId="77777777" w:rsidTr="00EF79C1">
        <w:trPr>
          <w:jc w:val="center"/>
        </w:trPr>
        <w:tc>
          <w:tcPr>
            <w:tcW w:w="4606" w:type="dxa"/>
            <w:vAlign w:val="center"/>
          </w:tcPr>
          <w:p w14:paraId="765D2A28" w14:textId="77777777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96BF5">
              <w:rPr>
                <w:rFonts w:asciiTheme="minorHAnsi" w:hAnsiTheme="minorHAnsi" w:cstheme="minorHAnsi"/>
                <w:b/>
                <w:bCs/>
              </w:rPr>
              <w:t>Část veřejné zakázky:</w:t>
            </w:r>
          </w:p>
        </w:tc>
        <w:tc>
          <w:tcPr>
            <w:tcW w:w="4606" w:type="dxa"/>
            <w:vAlign w:val="center"/>
          </w:tcPr>
          <w:p w14:paraId="6F27314C" w14:textId="45AC5B3E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</w:rPr>
            </w:pPr>
            <w:r w:rsidRPr="00396BF5">
              <w:rPr>
                <w:rFonts w:asciiTheme="minorHAnsi" w:hAnsiTheme="minorHAnsi" w:cstheme="minorHAnsi"/>
              </w:rPr>
              <w:t>Podíl nízkopodlažních vozidel</w:t>
            </w:r>
            <w:ins w:id="0" w:author="Autor">
              <w:r w:rsidR="0060383E">
                <w:rPr>
                  <w:rFonts w:asciiTheme="minorHAnsi" w:hAnsiTheme="minorHAnsi" w:cstheme="minorHAnsi"/>
                </w:rPr>
                <w:t xml:space="preserve"> M3</w:t>
              </w:r>
            </w:ins>
          </w:p>
        </w:tc>
      </w:tr>
      <w:tr w:rsidR="00396BF5" w:rsidRPr="00396BF5" w14:paraId="5C113843" w14:textId="77777777" w:rsidTr="00EF79C1">
        <w:trPr>
          <w:jc w:val="center"/>
        </w:trPr>
        <w:tc>
          <w:tcPr>
            <w:tcW w:w="4606" w:type="dxa"/>
            <w:vAlign w:val="center"/>
          </w:tcPr>
          <w:p w14:paraId="520ED6F4" w14:textId="77777777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BUDE DOPLNĚNO</w:t>
            </w:r>
          </w:p>
        </w:tc>
        <w:tc>
          <w:tcPr>
            <w:tcW w:w="4606" w:type="dxa"/>
            <w:vAlign w:val="center"/>
          </w:tcPr>
          <w:p w14:paraId="1E591F44" w14:textId="77777777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BUDE DOPLNĚNO</w:t>
            </w:r>
          </w:p>
        </w:tc>
      </w:tr>
    </w:tbl>
    <w:p w14:paraId="14615DEE" w14:textId="77777777" w:rsidR="00396BF5" w:rsidRPr="00396BF5" w:rsidRDefault="00396BF5" w:rsidP="00396BF5">
      <w:pPr>
        <w:keepNext/>
        <w:widowControl w:val="0"/>
        <w:autoSpaceDE w:val="0"/>
        <w:rPr>
          <w:rFonts w:asciiTheme="minorHAnsi" w:hAnsiTheme="minorHAnsi" w:cstheme="minorHAnsi"/>
          <w:b/>
          <w:bCs/>
          <w:szCs w:val="22"/>
        </w:rPr>
      </w:pPr>
    </w:p>
    <w:sectPr w:rsidR="00396BF5" w:rsidRPr="00396BF5" w:rsidSect="00345F1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406E6" w14:textId="77777777" w:rsidR="003818C8" w:rsidRDefault="003818C8" w:rsidP="00CB7FB6">
      <w:pPr>
        <w:spacing w:before="0" w:after="0"/>
      </w:pPr>
      <w:r>
        <w:separator/>
      </w:r>
    </w:p>
  </w:endnote>
  <w:endnote w:type="continuationSeparator" w:id="0">
    <w:p w14:paraId="5177ACA1" w14:textId="77777777" w:rsidR="003818C8" w:rsidRDefault="003818C8" w:rsidP="00CB7FB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F72D5" w14:textId="6E69E4FC" w:rsidR="00CB7FB6" w:rsidRPr="00396BF5" w:rsidRDefault="00DD1FFA" w:rsidP="00396BF5">
    <w:pPr>
      <w:jc w:val="center"/>
      <w:rPr>
        <w:rFonts w:asciiTheme="minorHAnsi" w:hAnsiTheme="minorHAnsi" w:cstheme="minorHAnsi"/>
        <w:szCs w:val="22"/>
      </w:rPr>
    </w:pPr>
    <w:r w:rsidRPr="00396BF5">
      <w:rPr>
        <w:rStyle w:val="slostrnky"/>
        <w:rFonts w:asciiTheme="minorHAnsi" w:hAnsiTheme="minorHAnsi" w:cstheme="minorHAnsi"/>
        <w:szCs w:val="22"/>
      </w:rPr>
      <w:fldChar w:fldCharType="begin"/>
    </w:r>
    <w:r w:rsidR="00CB7FB6" w:rsidRPr="00396BF5">
      <w:rPr>
        <w:rStyle w:val="slostrnky"/>
        <w:rFonts w:asciiTheme="minorHAnsi" w:hAnsiTheme="minorHAnsi" w:cstheme="minorHAnsi"/>
        <w:szCs w:val="22"/>
      </w:rPr>
      <w:instrText xml:space="preserve"> PAGE </w:instrText>
    </w:r>
    <w:r w:rsidRPr="00396BF5">
      <w:rPr>
        <w:rStyle w:val="slostrnky"/>
        <w:rFonts w:asciiTheme="minorHAnsi" w:hAnsiTheme="minorHAnsi" w:cstheme="minorHAnsi"/>
        <w:szCs w:val="22"/>
      </w:rPr>
      <w:fldChar w:fldCharType="separate"/>
    </w:r>
    <w:r w:rsidR="00E02F3A" w:rsidRPr="00396BF5">
      <w:rPr>
        <w:rStyle w:val="slostrnky"/>
        <w:rFonts w:asciiTheme="minorHAnsi" w:hAnsiTheme="minorHAnsi" w:cstheme="minorHAnsi"/>
        <w:noProof/>
        <w:szCs w:val="22"/>
      </w:rPr>
      <w:t>5</w:t>
    </w:r>
    <w:r w:rsidRPr="00396BF5">
      <w:rPr>
        <w:rStyle w:val="slostrnky"/>
        <w:rFonts w:asciiTheme="minorHAnsi" w:hAnsiTheme="minorHAnsi" w:cstheme="minorHAnsi"/>
        <w:szCs w:val="22"/>
      </w:rPr>
      <w:fldChar w:fldCharType="end"/>
    </w:r>
    <w:r w:rsidR="00CB7FB6" w:rsidRPr="00396BF5">
      <w:rPr>
        <w:rStyle w:val="slostrnky"/>
        <w:rFonts w:asciiTheme="minorHAnsi" w:hAnsiTheme="minorHAnsi" w:cstheme="minorHAnsi"/>
        <w:szCs w:val="22"/>
      </w:rPr>
      <w:t xml:space="preserve"> / </w:t>
    </w:r>
    <w:r w:rsidRPr="00396BF5">
      <w:rPr>
        <w:rStyle w:val="slostrnky"/>
        <w:rFonts w:asciiTheme="minorHAnsi" w:hAnsiTheme="minorHAnsi" w:cstheme="minorHAnsi"/>
        <w:szCs w:val="22"/>
      </w:rPr>
      <w:fldChar w:fldCharType="begin"/>
    </w:r>
    <w:r w:rsidR="00CB7FB6" w:rsidRPr="00396BF5">
      <w:rPr>
        <w:rStyle w:val="slostrnky"/>
        <w:rFonts w:asciiTheme="minorHAnsi" w:hAnsiTheme="minorHAnsi" w:cstheme="minorHAnsi"/>
        <w:szCs w:val="22"/>
      </w:rPr>
      <w:instrText xml:space="preserve"> NUMPAGES </w:instrText>
    </w:r>
    <w:r w:rsidRPr="00396BF5">
      <w:rPr>
        <w:rStyle w:val="slostrnky"/>
        <w:rFonts w:asciiTheme="minorHAnsi" w:hAnsiTheme="minorHAnsi" w:cstheme="minorHAnsi"/>
        <w:szCs w:val="22"/>
      </w:rPr>
      <w:fldChar w:fldCharType="separate"/>
    </w:r>
    <w:r w:rsidR="00E02F3A" w:rsidRPr="00396BF5">
      <w:rPr>
        <w:rStyle w:val="slostrnky"/>
        <w:rFonts w:asciiTheme="minorHAnsi" w:hAnsiTheme="minorHAnsi" w:cstheme="minorHAnsi"/>
        <w:noProof/>
        <w:szCs w:val="22"/>
      </w:rPr>
      <w:t>5</w:t>
    </w:r>
    <w:r w:rsidRPr="00396BF5">
      <w:rPr>
        <w:rStyle w:val="slostrnky"/>
        <w:rFonts w:asciiTheme="minorHAnsi" w:hAnsiTheme="minorHAnsi" w:cstheme="minorHAnsi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AFD9F" w14:textId="77777777" w:rsidR="003818C8" w:rsidRDefault="003818C8" w:rsidP="00CB7FB6">
      <w:pPr>
        <w:spacing w:before="0" w:after="0"/>
      </w:pPr>
      <w:r>
        <w:separator/>
      </w:r>
    </w:p>
  </w:footnote>
  <w:footnote w:type="continuationSeparator" w:id="0">
    <w:p w14:paraId="7163D6E3" w14:textId="77777777" w:rsidR="003818C8" w:rsidRDefault="003818C8" w:rsidP="00CB7FB6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03B3"/>
    <w:rsid w:val="00012F30"/>
    <w:rsid w:val="000149CA"/>
    <w:rsid w:val="000222DA"/>
    <w:rsid w:val="00135C57"/>
    <w:rsid w:val="00272366"/>
    <w:rsid w:val="002D75B1"/>
    <w:rsid w:val="00345F18"/>
    <w:rsid w:val="003779A3"/>
    <w:rsid w:val="003818C8"/>
    <w:rsid w:val="00396BF5"/>
    <w:rsid w:val="003B3E76"/>
    <w:rsid w:val="00435C02"/>
    <w:rsid w:val="00435C03"/>
    <w:rsid w:val="004728EE"/>
    <w:rsid w:val="004D2533"/>
    <w:rsid w:val="004D5674"/>
    <w:rsid w:val="00505C0B"/>
    <w:rsid w:val="005154E2"/>
    <w:rsid w:val="00581C45"/>
    <w:rsid w:val="0060383E"/>
    <w:rsid w:val="0060426A"/>
    <w:rsid w:val="00606F6A"/>
    <w:rsid w:val="00641777"/>
    <w:rsid w:val="007436CD"/>
    <w:rsid w:val="0075473B"/>
    <w:rsid w:val="007A7D0A"/>
    <w:rsid w:val="007F608C"/>
    <w:rsid w:val="0080556C"/>
    <w:rsid w:val="00810236"/>
    <w:rsid w:val="00865128"/>
    <w:rsid w:val="00866861"/>
    <w:rsid w:val="0087004C"/>
    <w:rsid w:val="00882A5A"/>
    <w:rsid w:val="00885DCB"/>
    <w:rsid w:val="008E7D77"/>
    <w:rsid w:val="009069F1"/>
    <w:rsid w:val="0093187C"/>
    <w:rsid w:val="00966048"/>
    <w:rsid w:val="009A2F9C"/>
    <w:rsid w:val="009A6E1A"/>
    <w:rsid w:val="009B1999"/>
    <w:rsid w:val="00A14962"/>
    <w:rsid w:val="00A8492D"/>
    <w:rsid w:val="00AA6BA9"/>
    <w:rsid w:val="00AD786C"/>
    <w:rsid w:val="00B91C5A"/>
    <w:rsid w:val="00B9376D"/>
    <w:rsid w:val="00BC2619"/>
    <w:rsid w:val="00BE03B3"/>
    <w:rsid w:val="00C0649E"/>
    <w:rsid w:val="00CB7FB6"/>
    <w:rsid w:val="00D07FAA"/>
    <w:rsid w:val="00D479C7"/>
    <w:rsid w:val="00D7798D"/>
    <w:rsid w:val="00DD1FFA"/>
    <w:rsid w:val="00E02F3A"/>
    <w:rsid w:val="00E42958"/>
    <w:rsid w:val="00EA3568"/>
    <w:rsid w:val="00F102F0"/>
    <w:rsid w:val="00F146FD"/>
    <w:rsid w:val="00F33091"/>
    <w:rsid w:val="00FE33C2"/>
    <w:rsid w:val="00FE3718"/>
    <w:rsid w:val="00FF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6EED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E03B3"/>
    <w:pPr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E03B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B7FB6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CB7FB6"/>
    <w:rPr>
      <w:rFonts w:ascii="Times New Roman" w:eastAsia="Times New Roman" w:hAnsi="Times New Roman" w:cs="Times New Roman"/>
      <w:szCs w:val="20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CB7FB6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CB7FB6"/>
    <w:rPr>
      <w:rFonts w:ascii="Times New Roman" w:eastAsia="Times New Roman" w:hAnsi="Times New Roman" w:cs="Times New Roman"/>
      <w:szCs w:val="20"/>
      <w:lang w:eastAsia="zh-CN"/>
    </w:rPr>
  </w:style>
  <w:style w:type="character" w:styleId="slostrnky">
    <w:name w:val="page number"/>
    <w:uiPriority w:val="99"/>
    <w:rsid w:val="00CB7FB6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5C57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5C57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2nesltext">
    <w:name w:val="2nečísl.text"/>
    <w:basedOn w:val="Normln"/>
    <w:qFormat/>
    <w:rsid w:val="00B91C5A"/>
    <w:pPr>
      <w:suppressAutoHyphens w:val="0"/>
      <w:spacing w:after="240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unhideWhenUsed/>
    <w:rsid w:val="009A2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154E2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9069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69F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69F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69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69F1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4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242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2021-05-14T09:22:00Z</dcterms:created>
  <dcterms:modified xsi:type="dcterms:W3CDTF">2021-05-14T09:22:00Z</dcterms:modified>
</cp:coreProperties>
</file>